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B65A6" w14:textId="563D4E35" w:rsidR="00375CD0" w:rsidRDefault="00375CD0" w:rsidP="009A3B7E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F7B8D">
        <w:rPr>
          <w:rFonts w:ascii="Arial" w:hAnsi="Arial" w:cs="Arial"/>
          <w:b/>
          <w:sz w:val="20"/>
          <w:u w:val="single"/>
        </w:rPr>
        <w:t xml:space="preserve">Příloha </w:t>
      </w:r>
    </w:p>
    <w:p w14:paraId="7C77703C" w14:textId="77777777" w:rsidR="000E4875" w:rsidRDefault="000E4875" w:rsidP="00BF5752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0D19B353" w14:textId="489275E4" w:rsidR="00BF5752" w:rsidRDefault="004D099D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Těžké</w:t>
      </w:r>
      <w:r w:rsidR="00127C91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terénní vozidlo</w:t>
      </w:r>
      <w:r w:rsidR="00375CD0">
        <w:rPr>
          <w:rFonts w:ascii="Arial" w:hAnsi="Arial" w:cs="Arial"/>
          <w:b/>
          <w:sz w:val="20"/>
        </w:rPr>
        <w:t xml:space="preserve"> </w:t>
      </w:r>
      <w:r w:rsidR="003F5E1C">
        <w:rPr>
          <w:rFonts w:ascii="Arial" w:hAnsi="Arial" w:cs="Arial"/>
          <w:b/>
          <w:sz w:val="20"/>
        </w:rPr>
        <w:t xml:space="preserve">s max. zatížením tažného zařízení 3,5 t </w:t>
      </w:r>
      <w:r w:rsidR="00375CD0">
        <w:rPr>
          <w:rFonts w:ascii="Arial" w:hAnsi="Arial" w:cs="Arial"/>
          <w:b/>
          <w:sz w:val="20"/>
        </w:rPr>
        <w:t xml:space="preserve">- </w:t>
      </w:r>
      <w:r w:rsidR="00375CD0" w:rsidRPr="008F3A2B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5C188E4" w14:textId="5F60BFE5" w:rsidR="00F7056C" w:rsidRDefault="00F7056C" w:rsidP="0017131E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6F08156" w14:textId="77777777" w:rsidR="00F7056C" w:rsidRDefault="00F7056C" w:rsidP="00F7056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DAE9E84" w14:textId="77777777" w:rsidR="00F7056C" w:rsidRDefault="00F7056C" w:rsidP="0017131E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57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4"/>
        <w:gridCol w:w="1568"/>
        <w:gridCol w:w="1038"/>
        <w:gridCol w:w="2557"/>
        <w:tblGridChange w:id="0">
          <w:tblGrid>
            <w:gridCol w:w="5114"/>
            <w:gridCol w:w="1568"/>
            <w:gridCol w:w="1038"/>
            <w:gridCol w:w="2557"/>
          </w:tblGrid>
        </w:tblGridChange>
      </w:tblGrid>
      <w:tr w:rsidR="009657EA" w:rsidRPr="009657EA" w14:paraId="248C3976" w14:textId="77777777" w:rsidTr="00F7056C">
        <w:trPr>
          <w:trHeight w:val="861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B3C7" w14:textId="53A95B83" w:rsidR="009657EA" w:rsidRPr="009657EA" w:rsidRDefault="00F7056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81B861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8B27F9" w14:textId="77777777" w:rsidR="009657EA" w:rsidRPr="009657EA" w:rsidRDefault="009657EA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8940EA" w14:textId="77777777" w:rsidR="009657EA" w:rsidRPr="009657EA" w:rsidRDefault="003325CC" w:rsidP="009657E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</w:t>
            </w:r>
            <w:r w:rsidR="009657EA"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 dodavatele 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(ANO/NE</w:t>
            </w:r>
            <w:r w:rsidR="004E5DF5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, nabízená hodnota</w:t>
            </w:r>
            <w:r w:rsidRPr="00BF5752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)</w:t>
            </w:r>
          </w:p>
        </w:tc>
      </w:tr>
      <w:tr w:rsidR="00F7056C" w:rsidRPr="009657EA" w14:paraId="00F9F2A9" w14:textId="77777777" w:rsidTr="00F7056C">
        <w:trPr>
          <w:trHeight w:val="288"/>
        </w:trPr>
        <w:tc>
          <w:tcPr>
            <w:tcW w:w="24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2851F49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Délka karoserie</w:t>
            </w:r>
          </w:p>
        </w:tc>
        <w:tc>
          <w:tcPr>
            <w:tcW w:w="76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E0EEF" w14:textId="651F6EC9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 xml:space="preserve">max. 5 400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FB162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4A5D1" w14:textId="4F78A4B2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71FB9330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DEE58F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96036" w14:textId="0627C875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>max. 3 300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E4F9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91586" w14:textId="273B4EE9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50EA9DC0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4A8CA6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Š</w:t>
            </w:r>
            <w:r>
              <w:rPr>
                <w:rFonts w:ascii="Arial" w:hAnsi="Arial" w:cs="Arial"/>
                <w:sz w:val="20"/>
              </w:rPr>
              <w:t>ířka karoserie bez zrcátek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2B204" w14:textId="6F2A1CCE" w:rsidR="00F7056C" w:rsidRPr="005C7F29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C7F29">
              <w:rPr>
                <w:rFonts w:ascii="Arial" w:hAnsi="Arial" w:cs="Arial"/>
                <w:color w:val="000000"/>
                <w:sz w:val="20"/>
              </w:rPr>
              <w:t xml:space="preserve">max.2 000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2B01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2A040" w14:textId="5842550A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4935567C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B2BB2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Výška nezatížené karoserie bez střešních lišt a příslušenství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35A75" w14:textId="5EB1ED14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max. 1 90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1FB52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C330D6" w14:textId="4355039E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2C1F644F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43BD99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D554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E1FBA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3D140" w14:textId="3FD74D4B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0348A589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7FF4B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 xml:space="preserve">Využitelný objem nákladového prostoru - základní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9BCDC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2 </w:t>
            </w:r>
            <w:r>
              <w:rPr>
                <w:rFonts w:ascii="Arial" w:hAnsi="Arial" w:cs="Arial"/>
                <w:color w:val="000000"/>
                <w:sz w:val="20"/>
              </w:rPr>
              <w:t>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F0AE0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1341A" w14:textId="0A30AF6C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7056C" w:rsidRPr="009657EA" w14:paraId="6475FD41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210EEA" w14:textId="4BB19E3A" w:rsidR="00F7056C" w:rsidRPr="00F343BF" w:rsidRDefault="00F7056C" w:rsidP="00F7056C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Světlá výška</w:t>
            </w:r>
            <w:r w:rsidRPr="00FC1E12">
              <w:rPr>
                <w:rFonts w:ascii="Arial" w:hAnsi="Arial" w:cs="Arial"/>
                <w:sz w:val="20"/>
              </w:rPr>
              <w:t xml:space="preserve"> </w:t>
            </w:r>
            <w:r w:rsidRPr="00FC1E12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FC1E12">
              <w:rPr>
                <w:rFonts w:ascii="Arial" w:hAnsi="Arial" w:cs="Arial"/>
                <w:sz w:val="20"/>
              </w:rPr>
              <w:t xml:space="preserve">vzdálenost nejnižšího bodu karoserie od povrchu vozovky)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5F11E" w14:textId="77777777" w:rsidR="00F7056C" w:rsidRPr="00FC1E12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A6F3E">
              <w:rPr>
                <w:rFonts w:ascii="Arial" w:hAnsi="Arial" w:cs="Arial"/>
                <w:color w:val="000000"/>
                <w:sz w:val="20"/>
              </w:rPr>
              <w:t>min. 190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FB1AA" w14:textId="77777777" w:rsidR="00F7056C" w:rsidRPr="00AB6190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F8F36" w14:textId="40C3F71C" w:rsidR="00F7056C" w:rsidRPr="009657EA" w:rsidRDefault="00F7056C" w:rsidP="00F7056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693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9693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B7A08" w:rsidRPr="009657EA" w14:paraId="1846921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81A385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AF74B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max. 3 300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DA0C8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DFCC2" w14:textId="1EB02CDA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F10730C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5F60A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FBBA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97C3D">
              <w:rPr>
                <w:rFonts w:ascii="Arial" w:hAnsi="Arial" w:cs="Arial"/>
                <w:color w:val="000000"/>
                <w:sz w:val="20"/>
              </w:rPr>
              <w:t>min. 600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20CD3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2D70B" w14:textId="357DD1F9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3B9245F1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1A7A16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ložné plochy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A8FF6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018E7B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3F4C7" w14:textId="4010F6E1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7BADAF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5920B9C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Délka ložné plochy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4506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50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EC0C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5DE37" w14:textId="3E7215BE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2C39307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66F20A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Šířka (vnitřní) nákladového prostoru mezi podběhy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4883A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10</w:t>
            </w:r>
            <w:r w:rsidRPr="00FC1E12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ADF9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007AE" w14:textId="093F022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73318F29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3EC2DEA" w14:textId="1823BA9A" w:rsidR="001B7A08" w:rsidRPr="00F343BF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Plocha nákladového prostoru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A3098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min. 2,</w:t>
            </w: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705BF" w14:textId="77777777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m2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431A7" w14:textId="6374178F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7A58573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F4DFA46" w14:textId="593C037D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73C4C" w14:textId="42E92B38" w:rsidR="001B7A08" w:rsidRDefault="00F7056C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4x4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12CE4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F547" w14:textId="0632188B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4B06F17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FD72C1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8381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DC737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6D8A" w14:textId="31BC0207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428A4D7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6A541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A06B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FC7EA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5090A" w14:textId="53FF885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6489BE12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48AEA4" w14:textId="733F675C" w:rsidR="001B7A08" w:rsidRPr="00F343BF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343BF">
              <w:rPr>
                <w:rFonts w:ascii="Arial" w:hAnsi="Arial" w:cs="Arial"/>
                <w:bCs/>
                <w:sz w:val="20"/>
              </w:rPr>
              <w:t>Výkon motoru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07796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min. 110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87D3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7E0D9" w14:textId="4F7A5047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49A4FB56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865CF" w14:textId="77777777" w:rsidR="001B7A08" w:rsidRPr="00FC1E12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sz w:val="20"/>
              </w:rPr>
              <w:t>Převodovka manuální</w:t>
            </w:r>
            <w:r>
              <w:rPr>
                <w:rFonts w:ascii="Arial" w:hAnsi="Arial" w:cs="Arial"/>
                <w:sz w:val="20"/>
              </w:rPr>
              <w:t>/</w:t>
            </w:r>
            <w:r w:rsidRPr="00FC1E12">
              <w:rPr>
                <w:rFonts w:ascii="Arial" w:hAnsi="Arial" w:cs="Arial"/>
                <w:sz w:val="20"/>
              </w:rPr>
              <w:t>automatická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967E2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1A037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C2ADB" w14:textId="4D9B94AB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0BA41868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4ADBBF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Uzávěrka diferenciálu zadní nápravy,</w:t>
            </w:r>
            <w:r w:rsidRPr="004D099D">
              <w:rPr>
                <w:rFonts w:ascii="Arial" w:hAnsi="Arial" w:cs="Arial"/>
                <w:sz w:val="20"/>
              </w:rPr>
              <w:t xml:space="preserve"> mechanická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DD0F7F" w14:textId="77777777" w:rsidR="001B7A08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83E3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6F3CE" w14:textId="651F9CF4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1C5AF34B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148F6D8" w14:textId="77777777" w:rsidR="001B7A08" w:rsidRPr="00AB6190" w:rsidRDefault="001B7A08" w:rsidP="001B7A08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P</w:t>
            </w:r>
            <w:r>
              <w:rPr>
                <w:rFonts w:ascii="Arial" w:hAnsi="Arial" w:cs="Arial"/>
                <w:sz w:val="20"/>
              </w:rPr>
              <w:t>řední nájezdový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284A0" w14:textId="77777777" w:rsidR="001B7A08" w:rsidRPr="00AB6190" w:rsidRDefault="001B7A08" w:rsidP="001B7A0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29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6C4E4" w14:textId="77777777" w:rsidR="001B7A08" w:rsidRPr="00AB6190" w:rsidRDefault="001B7A08" w:rsidP="001B7A08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C45B5" w14:textId="7233B9B2" w:rsidR="001B7A08" w:rsidRDefault="001B7A08" w:rsidP="001B7A08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B7A08" w:rsidRPr="009657EA" w14:paraId="50811BD2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34431C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7FF7239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18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C182" w14:textId="77777777" w:rsidR="001B7A08" w:rsidRPr="00AB6190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57909" w14:textId="3E030B61" w:rsidR="001B7A08" w:rsidRPr="009657EA" w:rsidRDefault="001B7A08" w:rsidP="001B7A0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1367" w:rsidRPr="009657EA" w14:paraId="03F8C8A0" w14:textId="77777777" w:rsidTr="004C1674">
        <w:tblPrEx>
          <w:tblW w:w="5579" w:type="pct"/>
          <w:tblCellMar>
            <w:left w:w="70" w:type="dxa"/>
            <w:right w:w="70" w:type="dxa"/>
          </w:tblCellMar>
          <w:tblPrExChange w:id="1" w:author="Kotolanová, Nicola" w:date="2022-12-12T13:27:00Z">
            <w:tblPrEx>
              <w:tblW w:w="5579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3:26:00Z"/>
          <w:trPrChange w:id="3" w:author="Kotolanová, Nicola" w:date="2022-12-12T13:27:00Z">
            <w:trPr>
              <w:trHeight w:val="288"/>
            </w:trPr>
          </w:trPrChange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4" w:author="Kotolanová, Nicola" w:date="2022-12-12T13:27:00Z">
              <w:tcPr>
                <w:tcW w:w="2488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1A62B597" w14:textId="5005EFA3" w:rsidR="003A1367" w:rsidRDefault="003A1367" w:rsidP="003A1367">
            <w:pPr>
              <w:shd w:val="clear" w:color="auto" w:fill="FFFFFF" w:themeFill="background1"/>
              <w:spacing w:after="0"/>
              <w:rPr>
                <w:ins w:id="5" w:author="Kotolanová, Nicola" w:date="2022-12-12T13:26:00Z"/>
                <w:rFonts w:ascii="Arial" w:hAnsi="Arial" w:cs="Arial"/>
                <w:sz w:val="20"/>
              </w:rPr>
            </w:pPr>
            <w:ins w:id="6" w:author="Kotolanová, Nicola" w:date="2022-12-12T13:27:00Z">
              <w:r>
                <w:rPr>
                  <w:rFonts w:ascii="Arial" w:hAnsi="Arial" w:cs="Arial"/>
                  <w:sz w:val="20"/>
                </w:rPr>
                <w:t>Emisní norma platná v době dodání vozidla</w:t>
              </w:r>
            </w:ins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7" w:author="Kotolanová, Nicola" w:date="2022-12-12T13:27:00Z">
              <w:tcPr>
                <w:tcW w:w="763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57DD1F12" w14:textId="20343721" w:rsidR="003A1367" w:rsidRDefault="003A1367" w:rsidP="003A1367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3:26:00Z"/>
                <w:rFonts w:ascii="Arial" w:hAnsi="Arial" w:cs="Arial"/>
                <w:color w:val="000000"/>
                <w:sz w:val="20"/>
              </w:rPr>
            </w:pPr>
            <w:ins w:id="9" w:author="Kotolanová, Nicola" w:date="2022-12-12T13:27:00Z">
              <w:r>
                <w:rPr>
                  <w:rFonts w:ascii="Arial" w:hAnsi="Arial" w:cs="Arial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3:27:00Z">
              <w:tcPr>
                <w:tcW w:w="505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8FDDEBD" w14:textId="12CA270B" w:rsidR="003A1367" w:rsidRPr="00AB6190" w:rsidRDefault="003A1367" w:rsidP="003A1367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3:26:00Z"/>
                <w:rFonts w:ascii="Arial" w:hAnsi="Arial" w:cs="Arial"/>
                <w:color w:val="000000"/>
                <w:sz w:val="20"/>
              </w:rPr>
            </w:pPr>
            <w:ins w:id="12" w:author="Kotolanová, Nicola" w:date="2022-12-12T13:27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3" w:author="Kotolanová, Nicola" w:date="2022-12-12T13:27:00Z">
              <w:tcPr>
                <w:tcW w:w="124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E56D367" w14:textId="70487CAD" w:rsidR="003A1367" w:rsidRPr="0053188C" w:rsidRDefault="003A1367" w:rsidP="003A1367">
            <w:pPr>
              <w:shd w:val="clear" w:color="auto" w:fill="FFFFFF" w:themeFill="background1"/>
              <w:spacing w:after="0"/>
              <w:jc w:val="center"/>
              <w:rPr>
                <w:ins w:id="14" w:author="Kotolanová, Nicola" w:date="2022-12-12T13:2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5" w:author="Kotolanová, Nicola" w:date="2022-12-12T13:27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6E3359" w:rsidRPr="009657EA" w14:paraId="7CC74E69" w14:textId="77777777" w:rsidTr="00E04B66">
        <w:tblPrEx>
          <w:tblW w:w="5579" w:type="pct"/>
          <w:tblCellMar>
            <w:left w:w="70" w:type="dxa"/>
            <w:right w:w="70" w:type="dxa"/>
          </w:tblCellMar>
          <w:tblPrExChange w:id="16" w:author="Kotolanová, Nicola" w:date="2022-12-12T13:39:00Z">
            <w:tblPrEx>
              <w:tblW w:w="5579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7" w:author="Kotolanová, Nicola" w:date="2022-12-12T13:26:00Z"/>
          <w:trPrChange w:id="18" w:author="Kotolanová, Nicola" w:date="2022-12-12T13:39:00Z">
            <w:trPr>
              <w:trHeight w:val="288"/>
            </w:trPr>
          </w:trPrChange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19" w:author="Kotolanová, Nicola" w:date="2022-12-12T13:39:00Z">
              <w:tcPr>
                <w:tcW w:w="2488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041024A6" w14:textId="56E30824" w:rsidR="006E3359" w:rsidRDefault="006E3359" w:rsidP="006E3359">
            <w:pPr>
              <w:shd w:val="clear" w:color="auto" w:fill="FFFFFF" w:themeFill="background1"/>
              <w:spacing w:after="0"/>
              <w:rPr>
                <w:ins w:id="20" w:author="Kotolanová, Nicola" w:date="2022-12-12T13:26:00Z"/>
                <w:rFonts w:ascii="Arial" w:hAnsi="Arial" w:cs="Arial"/>
                <w:sz w:val="20"/>
              </w:rPr>
            </w:pPr>
            <w:ins w:id="21" w:author="Kotolanová, Nicola" w:date="2022-12-12T13:38:00Z">
              <w:r>
                <w:rPr>
                  <w:rFonts w:ascii="Arial" w:hAnsi="Arial" w:cs="Arial"/>
                  <w:sz w:val="20"/>
                </w:rPr>
                <w:t>Spotřeba PHM pro kombinova</w:t>
              </w:r>
            </w:ins>
            <w:ins w:id="22" w:author="Kotolanová, Nicola" w:date="2022-12-12T13:39:00Z">
              <w:r>
                <w:rPr>
                  <w:rFonts w:ascii="Arial" w:hAnsi="Arial" w:cs="Arial"/>
                  <w:sz w:val="20"/>
                </w:rPr>
                <w:t>ný provoz dle TP</w:t>
              </w:r>
            </w:ins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23" w:author="Kotolanová, Nicola" w:date="2022-12-12T13:39:00Z">
              <w:tcPr>
                <w:tcW w:w="763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7A5AAC46" w14:textId="1FD3A548" w:rsidR="006E3359" w:rsidRDefault="006E3359" w:rsidP="006E3359">
            <w:pPr>
              <w:shd w:val="clear" w:color="auto" w:fill="FFFFFF" w:themeFill="background1"/>
              <w:spacing w:after="0"/>
              <w:jc w:val="center"/>
              <w:rPr>
                <w:ins w:id="24" w:author="Kotolanová, Nicola" w:date="2022-12-12T13:26:00Z"/>
                <w:rFonts w:ascii="Arial" w:hAnsi="Arial" w:cs="Arial"/>
                <w:color w:val="000000"/>
                <w:sz w:val="20"/>
              </w:rPr>
            </w:pPr>
            <w:ins w:id="25" w:author="Kotolanová, Nicola" w:date="2022-12-12T13:39:00Z">
              <w:r>
                <w:rPr>
                  <w:rFonts w:ascii="Arial" w:hAnsi="Arial" w:cs="Arial"/>
                  <w:color w:val="000000"/>
                  <w:sz w:val="20"/>
                </w:rPr>
                <w:t>v souladu s přílohou č.2 nažízení vlády č. 173/2016 Sb.</w:t>
              </w:r>
            </w:ins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6" w:author="Kotolanová, Nicola" w:date="2022-12-12T13:39:00Z">
              <w:tcPr>
                <w:tcW w:w="505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38FED93" w14:textId="4D2A45AA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ins w:id="27" w:author="Kotolanová, Nicola" w:date="2022-12-12T13:26:00Z"/>
                <w:rFonts w:ascii="Arial" w:hAnsi="Arial" w:cs="Arial"/>
                <w:color w:val="000000"/>
                <w:sz w:val="20"/>
              </w:rPr>
            </w:pPr>
            <w:ins w:id="28" w:author="Kotolanová, Nicola" w:date="2022-12-12T13:39:00Z">
              <w:r w:rsidRPr="00AB6190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9" w:author="Kotolanová, Nicola" w:date="2022-12-12T13:39:00Z">
              <w:tcPr>
                <w:tcW w:w="1244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399C27F" w14:textId="69BF7A06" w:rsidR="006E3359" w:rsidRPr="0053188C" w:rsidRDefault="006E3359" w:rsidP="006E3359">
            <w:pPr>
              <w:shd w:val="clear" w:color="auto" w:fill="FFFFFF" w:themeFill="background1"/>
              <w:spacing w:after="0"/>
              <w:jc w:val="center"/>
              <w:rPr>
                <w:ins w:id="30" w:author="Kotolanová, Nicola" w:date="2022-12-12T13:2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1" w:author="Kotolanová, Nicola" w:date="2022-12-12T13:39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6E3359" w:rsidRPr="009657EA" w14:paraId="3BE7CA45" w14:textId="77777777" w:rsidTr="00F7056C">
        <w:trPr>
          <w:trHeight w:val="401"/>
        </w:trPr>
        <w:tc>
          <w:tcPr>
            <w:tcW w:w="24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15210F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A1E0CA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16</w:t>
            </w:r>
          </w:p>
        </w:tc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82E5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F590B" w14:textId="2665EB66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3F88B2BF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324DB5E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06ECE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8</w:t>
            </w:r>
            <w:r w:rsidRPr="00AB6190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79D84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2B223" w14:textId="4009D801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318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8A008FE" w14:textId="77777777" w:rsidTr="00F7056C">
        <w:trPr>
          <w:trHeight w:val="288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3E0E8B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0DD70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DDBE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68382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02895DF" w14:textId="77777777" w:rsidTr="00F7056C">
        <w:trPr>
          <w:trHeight w:val="305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E85A801" w14:textId="4C6BE16F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4D099D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min. </w:t>
            </w:r>
            <w:r w:rsidRPr="004D099D">
              <w:rPr>
                <w:rFonts w:ascii="Arial" w:hAnsi="Arial" w:cs="Arial"/>
                <w:sz w:val="20"/>
              </w:rPr>
              <w:t xml:space="preserve">17" včetně rozměru terénních pneu  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AFCE3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47818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EC4A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50CF2A46" w14:textId="77777777" w:rsidTr="00F7056C">
        <w:trPr>
          <w:trHeight w:val="257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000A4E54" w14:textId="77777777" w:rsidR="006E3359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5E0867">
              <w:rPr>
                <w:rFonts w:ascii="Arial" w:hAnsi="Arial" w:cs="Arial"/>
                <w:sz w:val="20"/>
              </w:rPr>
              <w:t>Rámové vozidlo se samonosně upevněnou kabinou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B967A" w14:textId="77777777" w:rsidR="006E3359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9560" w14:textId="77777777" w:rsidR="006E3359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736D4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32B14EF4" w14:textId="77777777" w:rsidTr="00F7056C">
        <w:trPr>
          <w:trHeight w:val="416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36958F4E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76EF1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D198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190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76FB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6DB0E823" w14:textId="77777777" w:rsidTr="00F7056C">
        <w:trPr>
          <w:trHeight w:val="416"/>
        </w:trPr>
        <w:tc>
          <w:tcPr>
            <w:tcW w:w="248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</w:tcPr>
          <w:p w14:paraId="572EC353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sz w:val="20"/>
              </w:rPr>
            </w:pPr>
            <w:r w:rsidRPr="008E0654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83B71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D344B" w14:textId="77777777" w:rsidR="006E3359" w:rsidRPr="00AB6190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0654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BFDB4" w14:textId="77777777" w:rsidR="006E3359" w:rsidRPr="008E0654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7148E155" w14:textId="77777777" w:rsidTr="00F7056C">
        <w:trPr>
          <w:trHeight w:val="861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6C66965" w14:textId="11CCD034" w:rsidR="006E3359" w:rsidRPr="0003373D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C62A12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 xml:space="preserve">Nabídka </w:t>
            </w:r>
            <w:r w:rsidRPr="009657EA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dodavatele (ANO/NE)</w:t>
            </w:r>
          </w:p>
        </w:tc>
      </w:tr>
      <w:tr w:rsidR="006E3359" w:rsidRPr="009657EA" w14:paraId="56362EA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F97032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Asistent pro sjezd z kopce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1DA72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225BE2B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7A91522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Autorádio vestavěné včetně handsfree sady (originální)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B057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3468733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CFD32D0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426F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5486228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619DFFA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2341D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5B16C5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E6DD99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008A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621AD0A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2957CDA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Elektrické ovládání oken vpředu i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82B8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E5E107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9C310E6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21EC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7A9118B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3B6A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3373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FBFE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FB022A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926AF6B" w14:textId="77777777" w:rsidR="006E3359" w:rsidRPr="0003373D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Klimatizace poloautomatická nebo</w:t>
            </w:r>
            <w:r w:rsidRPr="0003373D">
              <w:rPr>
                <w:rFonts w:ascii="Arial" w:hAnsi="Arial" w:cs="Arial"/>
                <w:color w:val="000000"/>
                <w:sz w:val="20"/>
              </w:rPr>
              <w:t xml:space="preserve"> digitální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85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2EAE847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32F1227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Kontrola zapnutí bezpečnostního pásu řidiče </w:t>
            </w:r>
          </w:p>
        </w:tc>
        <w:tc>
          <w:tcPr>
            <w:tcW w:w="1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82AB3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661FC417" w14:textId="77777777" w:rsidTr="00F7056C">
        <w:trPr>
          <w:trHeight w:val="300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8DD97B3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 xml:space="preserve">Mlhové </w:t>
            </w:r>
            <w:r w:rsidRPr="00EC7420">
              <w:rPr>
                <w:rFonts w:ascii="Arial" w:hAnsi="Arial" w:cs="Arial"/>
                <w:color w:val="000000"/>
                <w:sz w:val="20"/>
              </w:rPr>
              <w:t>světlomety přední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98CD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90CAE7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B29B77" w14:textId="2C0A6F14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Palubní počítač s ukazatelem venkovní teplot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320C3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73BD1DA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8E9621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239C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7F1CB27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9271417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A8568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610D01F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D34F2A8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DF718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BD7F9A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B10A3E4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Spodní kryt motoru a převodovky: kovový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3FC9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1C21179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792651F" w14:textId="5DFB8196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Tažné zařízení pe</w:t>
            </w:r>
            <w:r>
              <w:rPr>
                <w:rFonts w:ascii="Arial" w:hAnsi="Arial" w:cs="Arial"/>
                <w:color w:val="000000"/>
                <w:sz w:val="20"/>
              </w:rPr>
              <w:t>vné:</w:t>
            </w:r>
            <w:r w:rsidRPr="00FC1E12">
              <w:rPr>
                <w:rFonts w:ascii="Arial" w:hAnsi="Arial" w:cs="Arial"/>
                <w:color w:val="000000"/>
                <w:sz w:val="20"/>
              </w:rPr>
              <w:t xml:space="preserve"> zatížení 3,5 t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3919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5A18FE34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C93262B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Trojlavice v prostoru pro cestující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1470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62819E33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DCF1ED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9CD31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1B5AF2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9EFCB8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Úchytná oka v podlaze nákladového prostoru pevná (4 ks)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1F1C9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096E2C8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0CF37B" w14:textId="77777777" w:rsidR="006E3359" w:rsidRPr="00FC1E12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FC1E12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BC1A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5DF0FFF2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2B007D8" w14:textId="77777777" w:rsidR="006E3359" w:rsidRPr="00C8397F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  <w:highlight w:val="yellow"/>
              </w:rPr>
            </w:pPr>
            <w:r w:rsidRPr="00EC7420">
              <w:rPr>
                <w:rFonts w:ascii="Arial" w:hAnsi="Arial" w:cs="Arial"/>
                <w:color w:val="000000"/>
                <w:sz w:val="20"/>
              </w:rPr>
              <w:t>Vozidlo umožňuje dovybavení Hardtopem s uzamykatelným oknem vzadu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9D585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4A0DF9DC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197BC56" w14:textId="77777777" w:rsidR="006E3359" w:rsidRPr="005E0867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E56B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3C3DA65A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53756E9" w14:textId="77777777" w:rsidR="006E3359" w:rsidRPr="005E0867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E59F3">
              <w:rPr>
                <w:rFonts w:ascii="Arial" w:hAnsi="Arial" w:cs="Arial"/>
                <w:color w:val="000000"/>
                <w:sz w:val="20"/>
              </w:rPr>
              <w:t>Výškově nastavitelná sedadla pro řidiče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DECAF" w14:textId="77777777" w:rsidR="006E3359" w:rsidRPr="009657EA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2A6F698E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423AE0D" w14:textId="77777777" w:rsidR="006E3359" w:rsidRPr="005E0867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nárazník vozu s integrovaným nástupním schůdkem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8FD05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E3359" w:rsidRPr="009657EA" w14:paraId="080914F5" w14:textId="77777777" w:rsidTr="00F7056C">
        <w:trPr>
          <w:trHeight w:val="288"/>
        </w:trPr>
        <w:tc>
          <w:tcPr>
            <w:tcW w:w="37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F314408" w14:textId="77777777" w:rsidR="006E3359" w:rsidRPr="005E0867" w:rsidRDefault="006E3359" w:rsidP="006E335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E0867">
              <w:rPr>
                <w:rFonts w:ascii="Arial" w:hAnsi="Arial" w:cs="Arial"/>
                <w:color w:val="000000"/>
                <w:sz w:val="20"/>
              </w:rPr>
              <w:t>Zadní výklopné dveře uzamykatelné</w:t>
            </w:r>
          </w:p>
        </w:tc>
        <w:tc>
          <w:tcPr>
            <w:tcW w:w="1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9968" w14:textId="77777777" w:rsidR="006E3359" w:rsidRPr="003C1008" w:rsidRDefault="006E3359" w:rsidP="006E33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2364877" w14:textId="77777777" w:rsidR="00A1036E" w:rsidRPr="009657EA" w:rsidRDefault="00A1036E" w:rsidP="009657EA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A1036E" w:rsidRPr="009657EA" w:rsidSect="009A3B7E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EF1B8" w14:textId="77777777" w:rsidR="00101C44" w:rsidRDefault="00101C44">
      <w:pPr>
        <w:spacing w:after="0"/>
      </w:pPr>
      <w:r>
        <w:separator/>
      </w:r>
    </w:p>
  </w:endnote>
  <w:endnote w:type="continuationSeparator" w:id="0">
    <w:p w14:paraId="45371795" w14:textId="77777777" w:rsidR="00101C44" w:rsidRDefault="00101C44">
      <w:pPr>
        <w:spacing w:after="0"/>
      </w:pPr>
      <w:r>
        <w:continuationSeparator/>
      </w:r>
    </w:p>
  </w:endnote>
  <w:endnote w:type="continuationNotice" w:id="1">
    <w:p w14:paraId="5BB2B179" w14:textId="77777777" w:rsidR="00101C44" w:rsidRDefault="00101C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BA5" w14:textId="77777777" w:rsidR="000B0867" w:rsidRDefault="006E3359">
    <w:pPr>
      <w:pStyle w:val="Zpat"/>
      <w:tabs>
        <w:tab w:val="clear" w:pos="4536"/>
        <w:tab w:val="clear" w:pos="9072"/>
      </w:tabs>
      <w:ind w:right="-2"/>
    </w:pPr>
    <w:r>
      <w:rPr>
        <w:noProof/>
      </w:rPr>
      <w:pict w14:anchorId="58E705D4">
        <v:line id="Line 2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F4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" o:allowincell="f">
          <w10:wrap type="topAndBottom"/>
        </v:line>
      </w:pict>
    </w:r>
    <w:r w:rsidR="000B0867">
      <w:t xml:space="preserve">-  </w:t>
    </w:r>
    <w:r w:rsidR="000A3209"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 w:rsidR="000A3209">
      <w:rPr>
        <w:rStyle w:val="slostrnky"/>
      </w:rPr>
      <w:fldChar w:fldCharType="separate"/>
    </w:r>
    <w:r w:rsidR="000B0867">
      <w:rPr>
        <w:rStyle w:val="slostrnky"/>
        <w:noProof/>
      </w:rPr>
      <w:t>10</w:t>
    </w:r>
    <w:r w:rsidR="000A3209">
      <w:rPr>
        <w:rStyle w:val="slostrnky"/>
      </w:rPr>
      <w:fldChar w:fldCharType="end"/>
    </w:r>
    <w:r w:rsidR="000B0867"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DCF65" w14:textId="77777777" w:rsidR="000B0867" w:rsidRDefault="000A3209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 w:rsidR="000B0867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A6F3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234A" w14:textId="77777777" w:rsidR="000B0867" w:rsidRDefault="006E3359">
    <w:pPr>
      <w:pStyle w:val="Zpat"/>
    </w:pPr>
    <w:r>
      <w:rPr>
        <w:noProof/>
      </w:rPr>
      <w:pict w14:anchorId="31D76AB0">
        <v:line id="Line 1" o:spid="_x0000_s1025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" o:allowincell="f">
          <w10:wrap type="topAndBottom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7256" w14:textId="77777777" w:rsidR="00101C44" w:rsidRDefault="00101C44">
      <w:pPr>
        <w:spacing w:after="0"/>
      </w:pPr>
      <w:r>
        <w:separator/>
      </w:r>
    </w:p>
  </w:footnote>
  <w:footnote w:type="continuationSeparator" w:id="0">
    <w:p w14:paraId="14FABC93" w14:textId="77777777" w:rsidR="00101C44" w:rsidRDefault="00101C44">
      <w:pPr>
        <w:spacing w:after="0"/>
      </w:pPr>
      <w:r>
        <w:continuationSeparator/>
      </w:r>
    </w:p>
  </w:footnote>
  <w:footnote w:type="continuationNotice" w:id="1">
    <w:p w14:paraId="799B85B0" w14:textId="77777777" w:rsidR="00101C44" w:rsidRDefault="00101C4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66EE5492" w14:textId="77777777">
      <w:trPr>
        <w:cantSplit/>
        <w:trHeight w:val="360"/>
      </w:trPr>
      <w:tc>
        <w:tcPr>
          <w:tcW w:w="1418" w:type="dxa"/>
        </w:tcPr>
        <w:p w14:paraId="5DA8CEB1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300E4C2C" w14:textId="18FB055F" w:rsidR="000B0867" w:rsidRDefault="006E335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066123" w:rsidRPr="00066123"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2F8CEEBB" w14:textId="58F2787C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 w:rsidR="006E3359">
            <w:fldChar w:fldCharType="begin"/>
          </w:r>
          <w:r w:rsidR="006E3359">
            <w:instrText xml:space="preserve"> DOCPROPERTY "Category"  \* MERGEFORMAT </w:instrText>
          </w:r>
          <w:r w:rsidR="006E3359">
            <w:fldChar w:fldCharType="separate"/>
          </w:r>
          <w:r w:rsidR="00066123" w:rsidRPr="00066123">
            <w:rPr>
              <w:u w:val="single"/>
            </w:rPr>
            <w:t>srpen 2017</w:t>
          </w:r>
          <w:r w:rsidR="006E3359">
            <w:rPr>
              <w:u w:val="single"/>
            </w:rPr>
            <w:fldChar w:fldCharType="end"/>
          </w:r>
          <w:r w:rsidR="006E3359">
            <w:fldChar w:fldCharType="begin"/>
          </w:r>
          <w:r w:rsidR="006E3359">
            <w:instrText xml:space="preserve"> KEYWORDS  \* MERGEFORMAT </w:instrText>
          </w:r>
          <w:r w:rsidR="006E3359">
            <w:fldChar w:fldCharType="separate"/>
          </w:r>
          <w:r w:rsidR="00066123">
            <w:t>červenec 2017</w:t>
          </w:r>
          <w:r w:rsidR="006E3359">
            <w:fldChar w:fldCharType="end"/>
          </w:r>
        </w:p>
      </w:tc>
      <w:tc>
        <w:tcPr>
          <w:tcW w:w="1701" w:type="dxa"/>
        </w:tcPr>
        <w:p w14:paraId="4CAF3EFE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7A1085EA" w14:textId="77777777" w:rsidR="000B0867" w:rsidRDefault="000B086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602F5AE6" w14:textId="77777777" w:rsidR="000B0867" w:rsidRDefault="000B086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B5FC" w14:textId="77777777" w:rsidR="000B0867" w:rsidRPr="00203176" w:rsidRDefault="000B086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749E661A" w14:textId="77777777" w:rsidR="000B0867" w:rsidRPr="002A4F5A" w:rsidRDefault="000B086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7BBFE050" w14:textId="77777777" w:rsidR="000B0867" w:rsidRDefault="000B086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B0D5A6C" w14:textId="77777777" w:rsidR="000B0867" w:rsidRDefault="000B08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6C2"/>
    <w:multiLevelType w:val="multilevel"/>
    <w:tmpl w:val="8A4CF830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FC32C6F"/>
    <w:multiLevelType w:val="hybridMultilevel"/>
    <w:tmpl w:val="89A622E6"/>
    <w:lvl w:ilvl="0" w:tplc="63D08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C04AC"/>
    <w:multiLevelType w:val="hybridMultilevel"/>
    <w:tmpl w:val="32E4E3CC"/>
    <w:lvl w:ilvl="0" w:tplc="9320A4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CC90188"/>
    <w:multiLevelType w:val="hybridMultilevel"/>
    <w:tmpl w:val="7988EB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8"/>
  <w:embedSystemFonts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143"/>
    <w:rsid w:val="00000B8E"/>
    <w:rsid w:val="00004D98"/>
    <w:rsid w:val="00006EE4"/>
    <w:rsid w:val="000115B1"/>
    <w:rsid w:val="00014AEB"/>
    <w:rsid w:val="0003373D"/>
    <w:rsid w:val="00036C48"/>
    <w:rsid w:val="000610BE"/>
    <w:rsid w:val="00062BFB"/>
    <w:rsid w:val="00064E73"/>
    <w:rsid w:val="00066123"/>
    <w:rsid w:val="000669B7"/>
    <w:rsid w:val="0008258F"/>
    <w:rsid w:val="000857E4"/>
    <w:rsid w:val="000866B8"/>
    <w:rsid w:val="00087C0F"/>
    <w:rsid w:val="000901FE"/>
    <w:rsid w:val="00094A29"/>
    <w:rsid w:val="000A3209"/>
    <w:rsid w:val="000A483D"/>
    <w:rsid w:val="000B0867"/>
    <w:rsid w:val="000B3FE0"/>
    <w:rsid w:val="000D23C7"/>
    <w:rsid w:val="000D3BAF"/>
    <w:rsid w:val="000E094F"/>
    <w:rsid w:val="000E4875"/>
    <w:rsid w:val="000E57D4"/>
    <w:rsid w:val="000E7DFB"/>
    <w:rsid w:val="000F00FE"/>
    <w:rsid w:val="000F25B7"/>
    <w:rsid w:val="00101C44"/>
    <w:rsid w:val="00107BD7"/>
    <w:rsid w:val="00117DF8"/>
    <w:rsid w:val="00117FE6"/>
    <w:rsid w:val="00124F44"/>
    <w:rsid w:val="0012591F"/>
    <w:rsid w:val="00127C91"/>
    <w:rsid w:val="0013123E"/>
    <w:rsid w:val="001402BE"/>
    <w:rsid w:val="00154C52"/>
    <w:rsid w:val="001635F3"/>
    <w:rsid w:val="00163C32"/>
    <w:rsid w:val="00164143"/>
    <w:rsid w:val="00167DA4"/>
    <w:rsid w:val="00167E08"/>
    <w:rsid w:val="0017131E"/>
    <w:rsid w:val="00177614"/>
    <w:rsid w:val="0018023C"/>
    <w:rsid w:val="00187E65"/>
    <w:rsid w:val="00193866"/>
    <w:rsid w:val="00195FE6"/>
    <w:rsid w:val="001962D8"/>
    <w:rsid w:val="001A11F8"/>
    <w:rsid w:val="001A197D"/>
    <w:rsid w:val="001A285B"/>
    <w:rsid w:val="001A4DB0"/>
    <w:rsid w:val="001B3B76"/>
    <w:rsid w:val="001B7025"/>
    <w:rsid w:val="001B7A08"/>
    <w:rsid w:val="001C1510"/>
    <w:rsid w:val="001C4923"/>
    <w:rsid w:val="001C4FF6"/>
    <w:rsid w:val="001C782D"/>
    <w:rsid w:val="001E7079"/>
    <w:rsid w:val="001F28CE"/>
    <w:rsid w:val="001F5EFA"/>
    <w:rsid w:val="001F6FAF"/>
    <w:rsid w:val="001F7362"/>
    <w:rsid w:val="00203176"/>
    <w:rsid w:val="002442E9"/>
    <w:rsid w:val="00245138"/>
    <w:rsid w:val="00246E5D"/>
    <w:rsid w:val="00256B16"/>
    <w:rsid w:val="00266986"/>
    <w:rsid w:val="00273C77"/>
    <w:rsid w:val="00274791"/>
    <w:rsid w:val="00285BDC"/>
    <w:rsid w:val="00287610"/>
    <w:rsid w:val="00293992"/>
    <w:rsid w:val="002971B9"/>
    <w:rsid w:val="002A0111"/>
    <w:rsid w:val="002B3193"/>
    <w:rsid w:val="002B43E2"/>
    <w:rsid w:val="002B55F4"/>
    <w:rsid w:val="002C1149"/>
    <w:rsid w:val="002C4242"/>
    <w:rsid w:val="002C5251"/>
    <w:rsid w:val="002E59F3"/>
    <w:rsid w:val="003044CC"/>
    <w:rsid w:val="003053C0"/>
    <w:rsid w:val="00306747"/>
    <w:rsid w:val="00312371"/>
    <w:rsid w:val="003131DC"/>
    <w:rsid w:val="00315350"/>
    <w:rsid w:val="00316698"/>
    <w:rsid w:val="0032280B"/>
    <w:rsid w:val="003325CC"/>
    <w:rsid w:val="00332663"/>
    <w:rsid w:val="003326AE"/>
    <w:rsid w:val="00333CE6"/>
    <w:rsid w:val="00341046"/>
    <w:rsid w:val="00347934"/>
    <w:rsid w:val="00362E82"/>
    <w:rsid w:val="00367BF4"/>
    <w:rsid w:val="00375CD0"/>
    <w:rsid w:val="00375F95"/>
    <w:rsid w:val="003827FC"/>
    <w:rsid w:val="00393C2C"/>
    <w:rsid w:val="00394065"/>
    <w:rsid w:val="0039619A"/>
    <w:rsid w:val="003A1367"/>
    <w:rsid w:val="003A73C9"/>
    <w:rsid w:val="003A74C0"/>
    <w:rsid w:val="003B29A1"/>
    <w:rsid w:val="003B7AF8"/>
    <w:rsid w:val="003C15C5"/>
    <w:rsid w:val="003C4DBD"/>
    <w:rsid w:val="003C719B"/>
    <w:rsid w:val="003D1239"/>
    <w:rsid w:val="003D1A6D"/>
    <w:rsid w:val="003D2949"/>
    <w:rsid w:val="003D2D2F"/>
    <w:rsid w:val="003E226E"/>
    <w:rsid w:val="003F5E1C"/>
    <w:rsid w:val="00400EC5"/>
    <w:rsid w:val="00401816"/>
    <w:rsid w:val="00404460"/>
    <w:rsid w:val="00405C2F"/>
    <w:rsid w:val="004074DC"/>
    <w:rsid w:val="004148B4"/>
    <w:rsid w:val="004158DA"/>
    <w:rsid w:val="00416283"/>
    <w:rsid w:val="00422B56"/>
    <w:rsid w:val="00433E0E"/>
    <w:rsid w:val="00440B43"/>
    <w:rsid w:val="004543CB"/>
    <w:rsid w:val="004552F9"/>
    <w:rsid w:val="0046006A"/>
    <w:rsid w:val="00461C01"/>
    <w:rsid w:val="00462127"/>
    <w:rsid w:val="00465235"/>
    <w:rsid w:val="00471548"/>
    <w:rsid w:val="00477CF2"/>
    <w:rsid w:val="004827E4"/>
    <w:rsid w:val="00484DE0"/>
    <w:rsid w:val="00497E5D"/>
    <w:rsid w:val="004B18AD"/>
    <w:rsid w:val="004B6705"/>
    <w:rsid w:val="004C4F45"/>
    <w:rsid w:val="004D099D"/>
    <w:rsid w:val="004D465C"/>
    <w:rsid w:val="004D4674"/>
    <w:rsid w:val="004E3F4D"/>
    <w:rsid w:val="004E5DF5"/>
    <w:rsid w:val="004F485C"/>
    <w:rsid w:val="00507D1B"/>
    <w:rsid w:val="00510883"/>
    <w:rsid w:val="00512294"/>
    <w:rsid w:val="005134D1"/>
    <w:rsid w:val="005147E0"/>
    <w:rsid w:val="005159A1"/>
    <w:rsid w:val="00515F51"/>
    <w:rsid w:val="0051762F"/>
    <w:rsid w:val="00523CBC"/>
    <w:rsid w:val="00524B7E"/>
    <w:rsid w:val="005267ED"/>
    <w:rsid w:val="00533A5E"/>
    <w:rsid w:val="00544470"/>
    <w:rsid w:val="0054566E"/>
    <w:rsid w:val="005463E7"/>
    <w:rsid w:val="00551A26"/>
    <w:rsid w:val="005565E1"/>
    <w:rsid w:val="00556BCE"/>
    <w:rsid w:val="00557AE7"/>
    <w:rsid w:val="005670B0"/>
    <w:rsid w:val="00576242"/>
    <w:rsid w:val="005829F4"/>
    <w:rsid w:val="00586BE9"/>
    <w:rsid w:val="00595D11"/>
    <w:rsid w:val="005962EE"/>
    <w:rsid w:val="005A1AA0"/>
    <w:rsid w:val="005B43FF"/>
    <w:rsid w:val="005C20CD"/>
    <w:rsid w:val="005C3335"/>
    <w:rsid w:val="005C3F9E"/>
    <w:rsid w:val="005C4112"/>
    <w:rsid w:val="005C455A"/>
    <w:rsid w:val="005C7F29"/>
    <w:rsid w:val="005E0867"/>
    <w:rsid w:val="005E3B4F"/>
    <w:rsid w:val="005F3C31"/>
    <w:rsid w:val="005F471E"/>
    <w:rsid w:val="005F50E0"/>
    <w:rsid w:val="00600384"/>
    <w:rsid w:val="00610538"/>
    <w:rsid w:val="00610E9C"/>
    <w:rsid w:val="0061248E"/>
    <w:rsid w:val="006164DD"/>
    <w:rsid w:val="0062314C"/>
    <w:rsid w:val="006563B9"/>
    <w:rsid w:val="00660007"/>
    <w:rsid w:val="006705C2"/>
    <w:rsid w:val="00673AE4"/>
    <w:rsid w:val="00674E39"/>
    <w:rsid w:val="006752D2"/>
    <w:rsid w:val="00693810"/>
    <w:rsid w:val="006A6361"/>
    <w:rsid w:val="006B5EDE"/>
    <w:rsid w:val="006C4298"/>
    <w:rsid w:val="006E2661"/>
    <w:rsid w:val="006E3359"/>
    <w:rsid w:val="006E3B0B"/>
    <w:rsid w:val="006E691A"/>
    <w:rsid w:val="006F3CC9"/>
    <w:rsid w:val="00701B06"/>
    <w:rsid w:val="00723992"/>
    <w:rsid w:val="00723BC4"/>
    <w:rsid w:val="007332D0"/>
    <w:rsid w:val="0073672D"/>
    <w:rsid w:val="00736C50"/>
    <w:rsid w:val="00737F3F"/>
    <w:rsid w:val="00741FC3"/>
    <w:rsid w:val="007469BB"/>
    <w:rsid w:val="007473A3"/>
    <w:rsid w:val="00747AB8"/>
    <w:rsid w:val="007515B1"/>
    <w:rsid w:val="0075268F"/>
    <w:rsid w:val="00753E00"/>
    <w:rsid w:val="00754F35"/>
    <w:rsid w:val="00771D90"/>
    <w:rsid w:val="00777F4E"/>
    <w:rsid w:val="007809CF"/>
    <w:rsid w:val="0079790A"/>
    <w:rsid w:val="007B6052"/>
    <w:rsid w:val="007C0046"/>
    <w:rsid w:val="007D257B"/>
    <w:rsid w:val="007D4FC6"/>
    <w:rsid w:val="007D6C29"/>
    <w:rsid w:val="007D7991"/>
    <w:rsid w:val="007E2DC6"/>
    <w:rsid w:val="007F14CC"/>
    <w:rsid w:val="007F6D43"/>
    <w:rsid w:val="0081196A"/>
    <w:rsid w:val="0081710A"/>
    <w:rsid w:val="00817557"/>
    <w:rsid w:val="008317B0"/>
    <w:rsid w:val="00833588"/>
    <w:rsid w:val="00835315"/>
    <w:rsid w:val="008368E1"/>
    <w:rsid w:val="00855DD6"/>
    <w:rsid w:val="0086298E"/>
    <w:rsid w:val="0086622B"/>
    <w:rsid w:val="00870D58"/>
    <w:rsid w:val="008719A8"/>
    <w:rsid w:val="00873942"/>
    <w:rsid w:val="008777D2"/>
    <w:rsid w:val="008A0003"/>
    <w:rsid w:val="008B502F"/>
    <w:rsid w:val="008B5EB1"/>
    <w:rsid w:val="008D0485"/>
    <w:rsid w:val="008D1470"/>
    <w:rsid w:val="008D2AB8"/>
    <w:rsid w:val="008D2DAC"/>
    <w:rsid w:val="008D363C"/>
    <w:rsid w:val="008D3C63"/>
    <w:rsid w:val="008E0654"/>
    <w:rsid w:val="008F3A2B"/>
    <w:rsid w:val="00901960"/>
    <w:rsid w:val="009039FF"/>
    <w:rsid w:val="009049A9"/>
    <w:rsid w:val="00907D74"/>
    <w:rsid w:val="009167F0"/>
    <w:rsid w:val="009212AD"/>
    <w:rsid w:val="00930F36"/>
    <w:rsid w:val="00932D27"/>
    <w:rsid w:val="009345C7"/>
    <w:rsid w:val="00940CBE"/>
    <w:rsid w:val="009422BD"/>
    <w:rsid w:val="00944B34"/>
    <w:rsid w:val="00951531"/>
    <w:rsid w:val="00951F8E"/>
    <w:rsid w:val="00957712"/>
    <w:rsid w:val="0096390A"/>
    <w:rsid w:val="009657EA"/>
    <w:rsid w:val="00965C97"/>
    <w:rsid w:val="00966849"/>
    <w:rsid w:val="00966DCB"/>
    <w:rsid w:val="00971DE8"/>
    <w:rsid w:val="00977A75"/>
    <w:rsid w:val="00980D57"/>
    <w:rsid w:val="00983937"/>
    <w:rsid w:val="00994DAE"/>
    <w:rsid w:val="009A01AA"/>
    <w:rsid w:val="009A19BB"/>
    <w:rsid w:val="009A1A82"/>
    <w:rsid w:val="009A3B7E"/>
    <w:rsid w:val="009C3144"/>
    <w:rsid w:val="009D0B86"/>
    <w:rsid w:val="009D1AD8"/>
    <w:rsid w:val="009D3A26"/>
    <w:rsid w:val="009E0003"/>
    <w:rsid w:val="009E2E03"/>
    <w:rsid w:val="009E3FA2"/>
    <w:rsid w:val="009F08D5"/>
    <w:rsid w:val="009F42D4"/>
    <w:rsid w:val="00A05066"/>
    <w:rsid w:val="00A101C3"/>
    <w:rsid w:val="00A1036E"/>
    <w:rsid w:val="00A170B7"/>
    <w:rsid w:val="00A2117A"/>
    <w:rsid w:val="00A61A0D"/>
    <w:rsid w:val="00A61A1F"/>
    <w:rsid w:val="00A67376"/>
    <w:rsid w:val="00A678C6"/>
    <w:rsid w:val="00A713B8"/>
    <w:rsid w:val="00A71DEA"/>
    <w:rsid w:val="00A95710"/>
    <w:rsid w:val="00A96521"/>
    <w:rsid w:val="00A96F4C"/>
    <w:rsid w:val="00A96F9A"/>
    <w:rsid w:val="00AA2707"/>
    <w:rsid w:val="00AA6F3E"/>
    <w:rsid w:val="00AA7636"/>
    <w:rsid w:val="00AB6190"/>
    <w:rsid w:val="00AB6CB0"/>
    <w:rsid w:val="00AD0C0C"/>
    <w:rsid w:val="00AD7A4C"/>
    <w:rsid w:val="00AE390D"/>
    <w:rsid w:val="00AE7BE5"/>
    <w:rsid w:val="00B00CF1"/>
    <w:rsid w:val="00B21AAF"/>
    <w:rsid w:val="00B22588"/>
    <w:rsid w:val="00B2754E"/>
    <w:rsid w:val="00B276DA"/>
    <w:rsid w:val="00B33266"/>
    <w:rsid w:val="00B3496C"/>
    <w:rsid w:val="00B35502"/>
    <w:rsid w:val="00B3722B"/>
    <w:rsid w:val="00B42766"/>
    <w:rsid w:val="00B451F9"/>
    <w:rsid w:val="00B5007C"/>
    <w:rsid w:val="00B55180"/>
    <w:rsid w:val="00B665BE"/>
    <w:rsid w:val="00B74F55"/>
    <w:rsid w:val="00B87C4E"/>
    <w:rsid w:val="00B90D32"/>
    <w:rsid w:val="00B922A1"/>
    <w:rsid w:val="00B93A77"/>
    <w:rsid w:val="00B965F6"/>
    <w:rsid w:val="00BA4CBE"/>
    <w:rsid w:val="00BA5A3D"/>
    <w:rsid w:val="00BB20EA"/>
    <w:rsid w:val="00BC55F1"/>
    <w:rsid w:val="00BD2CF9"/>
    <w:rsid w:val="00BD7DF0"/>
    <w:rsid w:val="00BE24CD"/>
    <w:rsid w:val="00BF5752"/>
    <w:rsid w:val="00C04E77"/>
    <w:rsid w:val="00C17E52"/>
    <w:rsid w:val="00C24FA1"/>
    <w:rsid w:val="00C32E09"/>
    <w:rsid w:val="00C360CC"/>
    <w:rsid w:val="00C4542D"/>
    <w:rsid w:val="00C63366"/>
    <w:rsid w:val="00C66A16"/>
    <w:rsid w:val="00C80840"/>
    <w:rsid w:val="00C8397F"/>
    <w:rsid w:val="00C83CCD"/>
    <w:rsid w:val="00C8424A"/>
    <w:rsid w:val="00C97FC3"/>
    <w:rsid w:val="00CC26F2"/>
    <w:rsid w:val="00CC4C06"/>
    <w:rsid w:val="00CD057E"/>
    <w:rsid w:val="00CD2B49"/>
    <w:rsid w:val="00CE0B8F"/>
    <w:rsid w:val="00CE2EEB"/>
    <w:rsid w:val="00CE4666"/>
    <w:rsid w:val="00CF688F"/>
    <w:rsid w:val="00D00DDD"/>
    <w:rsid w:val="00D1397E"/>
    <w:rsid w:val="00D1784F"/>
    <w:rsid w:val="00D2176A"/>
    <w:rsid w:val="00D32D99"/>
    <w:rsid w:val="00D46BCB"/>
    <w:rsid w:val="00D4785C"/>
    <w:rsid w:val="00D6699E"/>
    <w:rsid w:val="00D832E9"/>
    <w:rsid w:val="00D84A84"/>
    <w:rsid w:val="00D9469E"/>
    <w:rsid w:val="00DA42DE"/>
    <w:rsid w:val="00DA587B"/>
    <w:rsid w:val="00DA6B27"/>
    <w:rsid w:val="00DA7D3C"/>
    <w:rsid w:val="00DB2041"/>
    <w:rsid w:val="00DB5284"/>
    <w:rsid w:val="00DB5C06"/>
    <w:rsid w:val="00DD0962"/>
    <w:rsid w:val="00DD2963"/>
    <w:rsid w:val="00DD31FF"/>
    <w:rsid w:val="00DE5841"/>
    <w:rsid w:val="00DF4077"/>
    <w:rsid w:val="00DF5352"/>
    <w:rsid w:val="00DF6236"/>
    <w:rsid w:val="00DF777F"/>
    <w:rsid w:val="00E010E0"/>
    <w:rsid w:val="00E0448F"/>
    <w:rsid w:val="00E046E2"/>
    <w:rsid w:val="00E06691"/>
    <w:rsid w:val="00E068E4"/>
    <w:rsid w:val="00E3167D"/>
    <w:rsid w:val="00E3616B"/>
    <w:rsid w:val="00E4346A"/>
    <w:rsid w:val="00E43B8E"/>
    <w:rsid w:val="00E46B76"/>
    <w:rsid w:val="00E47FED"/>
    <w:rsid w:val="00E52190"/>
    <w:rsid w:val="00E62C09"/>
    <w:rsid w:val="00E6533F"/>
    <w:rsid w:val="00E66A21"/>
    <w:rsid w:val="00E73648"/>
    <w:rsid w:val="00E74698"/>
    <w:rsid w:val="00E95BBD"/>
    <w:rsid w:val="00E97C3D"/>
    <w:rsid w:val="00EA4D0A"/>
    <w:rsid w:val="00EA72FA"/>
    <w:rsid w:val="00EC2760"/>
    <w:rsid w:val="00EC577E"/>
    <w:rsid w:val="00EC7420"/>
    <w:rsid w:val="00ED1AC5"/>
    <w:rsid w:val="00EF042F"/>
    <w:rsid w:val="00EF7B8D"/>
    <w:rsid w:val="00F00D7E"/>
    <w:rsid w:val="00F0456D"/>
    <w:rsid w:val="00F15A16"/>
    <w:rsid w:val="00F15BC6"/>
    <w:rsid w:val="00F15C66"/>
    <w:rsid w:val="00F26DF9"/>
    <w:rsid w:val="00F3171C"/>
    <w:rsid w:val="00F343BF"/>
    <w:rsid w:val="00F44460"/>
    <w:rsid w:val="00F6265B"/>
    <w:rsid w:val="00F7056C"/>
    <w:rsid w:val="00F707BE"/>
    <w:rsid w:val="00F7626C"/>
    <w:rsid w:val="00F76DCC"/>
    <w:rsid w:val="00F93C72"/>
    <w:rsid w:val="00FB42DE"/>
    <w:rsid w:val="00FB5264"/>
    <w:rsid w:val="00FB6906"/>
    <w:rsid w:val="00FB76E5"/>
    <w:rsid w:val="00FC1E12"/>
    <w:rsid w:val="00FD3160"/>
    <w:rsid w:val="00FE482B"/>
    <w:rsid w:val="00FE54B6"/>
    <w:rsid w:val="00FF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FA845F"/>
  <w15:docId w15:val="{BDC17592-A2A0-404A-A67B-41FF889E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209"/>
    <w:pPr>
      <w:spacing w:after="120"/>
    </w:pPr>
    <w:rPr>
      <w:noProof/>
      <w:sz w:val="22"/>
    </w:rPr>
  </w:style>
  <w:style w:type="paragraph" w:styleId="Nadpis1">
    <w:name w:val="heading 1"/>
    <w:basedOn w:val="Normln"/>
    <w:next w:val="Nadpis2"/>
    <w:qFormat/>
    <w:rsid w:val="000A3209"/>
    <w:pPr>
      <w:keepNext/>
      <w:numPr>
        <w:numId w:val="1"/>
      </w:numPr>
      <w:spacing w:before="480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A3209"/>
    <w:pPr>
      <w:keepNext/>
      <w:numPr>
        <w:ilvl w:val="1"/>
        <w:numId w:val="1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0A3209"/>
    <w:pPr>
      <w:keepNext/>
      <w:numPr>
        <w:ilvl w:val="2"/>
        <w:numId w:val="1"/>
      </w:numPr>
      <w:spacing w:before="120"/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0A3209"/>
    <w:pPr>
      <w:keepNext/>
      <w:numPr>
        <w:ilvl w:val="3"/>
        <w:numId w:val="1"/>
      </w:numPr>
      <w:spacing w:before="120"/>
      <w:outlineLvl w:val="3"/>
    </w:pPr>
    <w:rPr>
      <w:snapToGrid w:val="0"/>
    </w:rPr>
  </w:style>
  <w:style w:type="paragraph" w:styleId="Nadpis5">
    <w:name w:val="heading 5"/>
    <w:basedOn w:val="Normln"/>
    <w:next w:val="Normln"/>
    <w:qFormat/>
    <w:rsid w:val="000A3209"/>
    <w:pPr>
      <w:keepNext/>
      <w:numPr>
        <w:ilvl w:val="4"/>
        <w:numId w:val="1"/>
      </w:numPr>
      <w:spacing w:before="120"/>
      <w:outlineLvl w:val="4"/>
    </w:pPr>
    <w:rPr>
      <w:noProof w:val="0"/>
      <w:snapToGrid w:val="0"/>
      <w:sz w:val="24"/>
    </w:rPr>
  </w:style>
  <w:style w:type="paragraph" w:styleId="Nadpis6">
    <w:name w:val="heading 6"/>
    <w:basedOn w:val="Normln"/>
    <w:next w:val="Normln"/>
    <w:qFormat/>
    <w:rsid w:val="000A3209"/>
    <w:pPr>
      <w:keepNext/>
      <w:numPr>
        <w:ilvl w:val="5"/>
        <w:numId w:val="1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0A3209"/>
    <w:pPr>
      <w:keepNext/>
      <w:numPr>
        <w:ilvl w:val="6"/>
        <w:numId w:val="1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0A3209"/>
    <w:pPr>
      <w:keepNext/>
      <w:numPr>
        <w:ilvl w:val="7"/>
        <w:numId w:val="1"/>
      </w:numPr>
      <w:spacing w:after="60"/>
      <w:jc w:val="both"/>
      <w:outlineLvl w:val="7"/>
    </w:pPr>
    <w:rPr>
      <w:noProof w:val="0"/>
      <w:sz w:val="28"/>
    </w:rPr>
  </w:style>
  <w:style w:type="paragraph" w:styleId="Nadpis9">
    <w:name w:val="heading 9"/>
    <w:basedOn w:val="Normln"/>
    <w:next w:val="Normln"/>
    <w:qFormat/>
    <w:rsid w:val="000A3209"/>
    <w:pPr>
      <w:keepNext/>
      <w:numPr>
        <w:ilvl w:val="8"/>
        <w:numId w:val="1"/>
      </w:numPr>
      <w:outlineLvl w:val="8"/>
    </w:pPr>
    <w:rPr>
      <w:rFonts w:ascii="Arial" w:hAnsi="Arial"/>
      <w:b/>
      <w:noProof w:val="0"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0A3209"/>
    <w:pPr>
      <w:ind w:firstLine="284"/>
      <w:jc w:val="both"/>
    </w:pPr>
    <w:rPr>
      <w:rFonts w:ascii="Arial" w:hAnsi="Arial"/>
      <w:noProof w:val="0"/>
    </w:rPr>
  </w:style>
  <w:style w:type="paragraph" w:styleId="Zkladntext">
    <w:name w:val="Body Text"/>
    <w:basedOn w:val="Normln"/>
    <w:link w:val="ZkladntextChar"/>
    <w:rsid w:val="000A3209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0A3209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0A3209"/>
    <w:pPr>
      <w:spacing w:before="120"/>
      <w:ind w:left="1440"/>
    </w:pPr>
    <w:rPr>
      <w:i/>
      <w:noProof w:val="0"/>
      <w:snapToGrid w:val="0"/>
      <w:sz w:val="24"/>
    </w:rPr>
  </w:style>
  <w:style w:type="paragraph" w:styleId="Zpat">
    <w:name w:val="footer"/>
    <w:basedOn w:val="Normln"/>
    <w:rsid w:val="000A3209"/>
    <w:pPr>
      <w:tabs>
        <w:tab w:val="center" w:pos="4536"/>
        <w:tab w:val="right" w:pos="9072"/>
      </w:tabs>
    </w:pPr>
    <w:rPr>
      <w:noProof w:val="0"/>
    </w:rPr>
  </w:style>
  <w:style w:type="paragraph" w:styleId="Zkladntext3">
    <w:name w:val="Body Text 3"/>
    <w:basedOn w:val="Normln"/>
    <w:rsid w:val="000A3209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0A3209"/>
    <w:pPr>
      <w:jc w:val="center"/>
    </w:pPr>
    <w:rPr>
      <w:b/>
      <w:color w:val="FF0000"/>
      <w:sz w:val="40"/>
      <w:u w:val="single"/>
    </w:rPr>
  </w:style>
  <w:style w:type="paragraph" w:styleId="Zhlav">
    <w:name w:val="header"/>
    <w:basedOn w:val="Normln"/>
    <w:link w:val="ZhlavChar"/>
    <w:rsid w:val="000A3209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0A3209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0A3209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0A3209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0A3209"/>
    <w:rPr>
      <w:sz w:val="16"/>
    </w:rPr>
  </w:style>
  <w:style w:type="paragraph" w:styleId="Textkomente">
    <w:name w:val="annotation text"/>
    <w:basedOn w:val="Normln"/>
    <w:link w:val="TextkomenteChar"/>
    <w:semiHidden/>
    <w:rsid w:val="000A3209"/>
    <w:rPr>
      <w:rFonts w:ascii="Arial" w:hAnsi="Arial"/>
    </w:rPr>
  </w:style>
  <w:style w:type="paragraph" w:styleId="Seznam">
    <w:name w:val="List"/>
    <w:basedOn w:val="Normln"/>
    <w:rsid w:val="000A3209"/>
    <w:pPr>
      <w:ind w:left="283" w:hanging="283"/>
    </w:pPr>
    <w:rPr>
      <w:rFonts w:ascii="Arial" w:hAnsi="Arial"/>
      <w:noProof w:val="0"/>
    </w:rPr>
  </w:style>
  <w:style w:type="paragraph" w:styleId="Seznam2">
    <w:name w:val="List 2"/>
    <w:basedOn w:val="Normln"/>
    <w:rsid w:val="000A3209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0A3209"/>
  </w:style>
  <w:style w:type="character" w:styleId="Hypertextovodkaz">
    <w:name w:val="Hyperlink"/>
    <w:rsid w:val="000A3209"/>
    <w:rPr>
      <w:color w:val="0000FF"/>
      <w:u w:val="single"/>
    </w:rPr>
  </w:style>
  <w:style w:type="paragraph" w:styleId="Zkladntextodsazen3">
    <w:name w:val="Body Text Indent 3"/>
    <w:basedOn w:val="Normln"/>
    <w:rsid w:val="000A3209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0A3209"/>
    <w:rPr>
      <w:rFonts w:ascii="Tahoma" w:hAnsi="Tahoma" w:cs="Courier New"/>
      <w:sz w:val="16"/>
      <w:szCs w:val="16"/>
    </w:rPr>
  </w:style>
  <w:style w:type="paragraph" w:customStyle="1" w:styleId="MUJ">
    <w:name w:val="MUJ"/>
    <w:basedOn w:val="Normln"/>
    <w:rsid w:val="000A3209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0A3209"/>
    <w:pPr>
      <w:tabs>
        <w:tab w:val="left" w:pos="1418"/>
        <w:tab w:val="left" w:pos="1985"/>
        <w:tab w:val="left" w:pos="2552"/>
        <w:tab w:val="left" w:pos="3119"/>
      </w:tabs>
      <w:ind w:left="1134" w:right="567"/>
    </w:pPr>
    <w:rPr>
      <w:rFonts w:ascii="Arial" w:hAnsi="Arial"/>
      <w:noProof w:val="0"/>
      <w:lang w:val="de-DE"/>
    </w:rPr>
  </w:style>
  <w:style w:type="character" w:customStyle="1" w:styleId="ZkladntextChar">
    <w:name w:val="Základní text Char"/>
    <w:link w:val="Zkladntext"/>
    <w:rsid w:val="00D6699E"/>
    <w:rPr>
      <w:rFonts w:ascii="Arial" w:hAnsi="Arial"/>
      <w:noProof/>
      <w:sz w:val="22"/>
    </w:rPr>
  </w:style>
  <w:style w:type="paragraph" w:styleId="Odstavecseseznamem">
    <w:name w:val="List Paragraph"/>
    <w:basedOn w:val="Normln"/>
    <w:uiPriority w:val="34"/>
    <w:qFormat/>
    <w:rsid w:val="006E691A"/>
    <w:pPr>
      <w:ind w:left="720"/>
      <w:contextualSpacing/>
    </w:pPr>
  </w:style>
  <w:style w:type="table" w:styleId="Mkatabulky">
    <w:name w:val="Table Grid"/>
    <w:basedOn w:val="Normlntabulka"/>
    <w:uiPriority w:val="59"/>
    <w:rsid w:val="00304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044C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3044CC"/>
    <w:rPr>
      <w:rFonts w:ascii="Calibri" w:eastAsia="Calibri" w:hAnsi="Calibri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75"/>
    <w:rPr>
      <w:rFonts w:ascii="Times New Roman" w:hAnsi="Times New Roman"/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E4875"/>
    <w:rPr>
      <w:rFonts w:ascii="Arial" w:hAnsi="Arial"/>
      <w:noProof/>
      <w:sz w:val="22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75"/>
    <w:rPr>
      <w:rFonts w:ascii="Arial" w:hAnsi="Arial"/>
      <w:b/>
      <w:bCs/>
      <w:noProof/>
      <w:sz w:val="22"/>
    </w:rPr>
  </w:style>
  <w:style w:type="character" w:customStyle="1" w:styleId="ZhlavChar">
    <w:name w:val="Záhlaví Char"/>
    <w:basedOn w:val="Standardnpsmoodstavce"/>
    <w:link w:val="Zhlav"/>
    <w:rsid w:val="00203176"/>
    <w:rPr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Tatka\Pr&#225;ce\EON\Technick&#233;%20listy\&#352;ablona%20T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39ECD-20AF-4099-AD7D-607C90CD7F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Šablona TL.dot</Template>
  <TotalTime>83</TotalTime>
  <Pages>2</Pages>
  <Words>551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10 1100</vt:lpstr>
    </vt:vector>
  </TitlesOfParts>
  <Company>JČE a.s.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10 1100</dc:title>
  <dc:subject>Lana AlFe a Al pro VVN, VN a NN</dc:subject>
  <dc:creator>Jan Volek / kl. 3200, Vratislav Štěpka / kl. 3231</dc:creator>
  <cp:keywords>červenec 2017</cp:keywords>
  <dc:description>+ připomínky JME z prosince 2004</dc:description>
  <cp:lastModifiedBy>Kotolanová, Nicola</cp:lastModifiedBy>
  <cp:revision>29</cp:revision>
  <cp:lastPrinted>2022-05-27T04:39:00Z</cp:lastPrinted>
  <dcterms:created xsi:type="dcterms:W3CDTF">2018-08-24T07:30:00Z</dcterms:created>
  <dcterms:modified xsi:type="dcterms:W3CDTF">2022-12-12T12:39:00Z</dcterms:modified>
  <cp:category>srpen 2017</cp:category>
</cp:coreProperties>
</file>